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B3121E" w14:textId="6D6CB213" w:rsidR="00507911" w:rsidRPr="00507911" w:rsidDel="000C34D8" w:rsidRDefault="00F85036" w:rsidP="008A3EC7">
      <w:pPr>
        <w:widowControl w:val="0"/>
        <w:spacing w:after="0" w:line="240" w:lineRule="auto"/>
        <w:jc w:val="right"/>
        <w:rPr>
          <w:del w:id="0" w:author="Author"/>
          <w:rFonts w:ascii="Trebuchet MS" w:hAnsi="Trebuchet MS"/>
          <w:b/>
          <w:bCs/>
          <w:sz w:val="24"/>
          <w:szCs w:val="24"/>
        </w:rPr>
      </w:pPr>
      <w:ins w:id="1" w:author="Author">
        <w:r>
          <w:rPr>
            <w:rFonts w:ascii="Trebuchet MS" w:eastAsia="Times New Roman" w:hAnsi="Trebuchet MS" w:cs="Times New Roman"/>
            <w:b/>
            <w:lang w:val="it-IT" w:eastAsia="en-GB"/>
          </w:rPr>
          <w:t>Anexa 16</w:t>
        </w:r>
      </w:ins>
      <w:bookmarkStart w:id="2" w:name="_GoBack"/>
      <w:bookmarkEnd w:id="2"/>
      <w:del w:id="3" w:author="Author">
        <w:r w:rsidR="008A3EC7" w:rsidRPr="00507911" w:rsidDel="000C34D8">
          <w:rPr>
            <w:rFonts w:ascii="Trebuchet MS" w:eastAsia="Times New Roman" w:hAnsi="Trebuchet MS" w:cs="Times New Roman"/>
            <w:b/>
            <w:lang w:val="it-IT" w:eastAsia="en-GB"/>
          </w:rPr>
          <w:delText xml:space="preserve">ANEXA NR. </w:delText>
        </w:r>
        <w:r w:rsidR="00FE075A" w:rsidRPr="00507911" w:rsidDel="000C34D8">
          <w:rPr>
            <w:rFonts w:ascii="Trebuchet MS" w:eastAsia="Times New Roman" w:hAnsi="Trebuchet MS" w:cs="Times New Roman"/>
            <w:b/>
            <w:lang w:val="it-IT" w:eastAsia="en-GB"/>
          </w:rPr>
          <w:delText>6</w:delText>
        </w:r>
        <w:r w:rsidR="00433325" w:rsidRPr="00507911" w:rsidDel="000C34D8">
          <w:rPr>
            <w:rFonts w:ascii="Trebuchet MS" w:eastAsia="Times New Roman" w:hAnsi="Trebuchet MS" w:cs="Times New Roman"/>
            <w:b/>
            <w:lang w:val="it-IT" w:eastAsia="en-GB"/>
          </w:rPr>
          <w:delText xml:space="preserve"> </w:delText>
        </w:r>
        <w:r w:rsidR="00BE1CB6" w:rsidRPr="00507911" w:rsidDel="000C34D8">
          <w:rPr>
            <w:rFonts w:ascii="Trebuchet MS" w:hAnsi="Trebuchet MS"/>
            <w:b/>
            <w:bCs/>
            <w:sz w:val="24"/>
            <w:szCs w:val="24"/>
          </w:rPr>
          <w:delText>la OMIPE  nr. _____</w:delText>
        </w:r>
        <w:r w:rsidR="00BE1CB6" w:rsidRPr="00507911" w:rsidDel="000C34D8">
          <w:rPr>
            <w:rFonts w:ascii="Times New Roman" w:eastAsia="Trebuchet MS" w:hAnsi="Times New Roman" w:cs="Times New Roman"/>
            <w:b/>
          </w:rPr>
          <w:delText xml:space="preserve"> </w:delText>
        </w:r>
      </w:del>
    </w:p>
    <w:p w14:paraId="6D826F20" w14:textId="77777777" w:rsidR="00507911" w:rsidRPr="00507911" w:rsidRDefault="00507911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</w:p>
    <w:p w14:paraId="7FF81ED2" w14:textId="7DFC03A3" w:rsidR="003C29B4" w:rsidRPr="00507911" w:rsidRDefault="00BE1CB6" w:rsidP="00507911">
      <w:pPr>
        <w:widowControl w:val="0"/>
        <w:spacing w:after="0" w:line="240" w:lineRule="auto"/>
        <w:jc w:val="center"/>
        <w:rPr>
          <w:rFonts w:ascii="Trebuchet MS" w:eastAsia="Times New Roman" w:hAnsi="Trebuchet MS" w:cs="Times New Roman"/>
          <w:b/>
          <w:lang w:val="it-IT" w:eastAsia="en-GB"/>
        </w:rPr>
      </w:pP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CONȚINUTUL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CADRU </w:t>
      </w:r>
      <w:r w:rsidR="00507911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AL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>RAPORTUL</w:t>
      </w:r>
      <w:r w:rsidR="00507911" w:rsidRPr="00507911">
        <w:rPr>
          <w:rFonts w:ascii="Trebuchet MS" w:eastAsia="Times New Roman" w:hAnsi="Trebuchet MS" w:cs="Times New Roman"/>
          <w:b/>
          <w:lang w:val="it-IT" w:eastAsia="en-GB"/>
        </w:rPr>
        <w:t>UI</w:t>
      </w: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>DE VIZITĂ</w:t>
      </w:r>
    </w:p>
    <w:p w14:paraId="11895A73" w14:textId="77777777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27F2A5C4" w14:textId="77777777" w:rsidR="00433325" w:rsidRPr="009111CD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0DCB9A3F" w14:textId="77777777" w:rsidR="00433325" w:rsidRPr="009111CD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483F519E" w14:textId="77777777" w:rsidR="00433325" w:rsidRPr="009111CD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50696ED1" w14:textId="77777777" w:rsidR="00433325" w:rsidRPr="00017A8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>Program: &lt;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program</w:t>
      </w:r>
      <w:r w:rsidRPr="00017A88">
        <w:rPr>
          <w:rFonts w:ascii="Trebuchet MS" w:eastAsia="Times New Roman" w:hAnsi="Trebuchet MS" w:cs="Times New Roman"/>
          <w:bCs/>
          <w:lang w:eastAsia="ro-RO" w:bidi="ro-RO"/>
        </w:rPr>
        <w:t>&gt;</w:t>
      </w:r>
    </w:p>
    <w:p w14:paraId="77CD2F8C" w14:textId="77777777" w:rsidR="00433325" w:rsidRPr="00017A8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Prioritate: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&lt;prioritate&gt;</w:t>
      </w:r>
    </w:p>
    <w:p w14:paraId="15A61615" w14:textId="6954DC11" w:rsidR="00433325" w:rsidRPr="00017A8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Obiectiv specific: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&lt;obiectiv</w:t>
      </w:r>
      <w:r w:rsidR="00F66F9D"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 xml:space="preserve">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Specific&gt;</w:t>
      </w:r>
    </w:p>
    <w:p w14:paraId="1FA9DFCC" w14:textId="778B5ED3" w:rsidR="00433325" w:rsidRPr="00017A8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Apel de proiecte: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&lt;titlu</w:t>
      </w:r>
      <w:r w:rsidR="00F66F9D"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 xml:space="preserve">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Apel&gt;</w:t>
      </w:r>
    </w:p>
    <w:p w14:paraId="44AEA4C5" w14:textId="2654BC7C" w:rsidR="00052EC7" w:rsidRPr="00017A88" w:rsidRDefault="00052EC7" w:rsidP="00052EC7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Titlu proiect: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&lt;titlu proiect&gt;</w:t>
      </w:r>
    </w:p>
    <w:p w14:paraId="4DBFD91D" w14:textId="1BCFAB31" w:rsidR="00433325" w:rsidRPr="00017A8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Cod SMIS: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&lt;cod SMIS&gt;</w:t>
      </w:r>
    </w:p>
    <w:p w14:paraId="08E7333C" w14:textId="1C6391EE" w:rsidR="00052EC7" w:rsidRPr="00017A88" w:rsidRDefault="00052EC7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Contract de finanțare nr. </w:t>
      </w:r>
    </w:p>
    <w:p w14:paraId="1285EC18" w14:textId="77777777" w:rsidR="00433325" w:rsidRPr="003A77D6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Cs/>
          <w:color w:val="0070C0"/>
          <w:lang w:eastAsia="ro-RO" w:bidi="ro-RO"/>
        </w:rPr>
      </w:pPr>
    </w:p>
    <w:p w14:paraId="09295B72" w14:textId="3DB4771F" w:rsidR="008A3EC7" w:rsidRPr="009111CD" w:rsidRDefault="003C29B4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>RAPORT PRIVIND VIZITA LA FAȚA LOCULUI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 IN </w:t>
      </w:r>
      <w:r w:rsidR="00052EC7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PERIOADA DE 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IMPLEMENT</w:t>
      </w:r>
      <w:r w:rsidR="00E65602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A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RE/</w:t>
      </w:r>
      <w:r w:rsidR="008A3EC7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 </w:t>
      </w:r>
    </w:p>
    <w:p w14:paraId="3991273F" w14:textId="061EBE2C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RAPORT PRIVIND VIZITA LA FAȚA LOCULUI IN </w:t>
      </w:r>
      <w:r w:rsidR="004D48F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PERIOADA </w:t>
      </w:r>
      <w:r w:rsidR="000C001D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POST-IMPLEMENTARE</w:t>
      </w:r>
    </w:p>
    <w:p w14:paraId="7D752D39" w14:textId="77777777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3BC39DCC" w14:textId="12A5CB4E" w:rsidR="00E65602" w:rsidRPr="009111CD" w:rsidRDefault="00E65602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val="it-IT" w:eastAsia="en-GB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>Nr.  ...</w:t>
      </w:r>
    </w:p>
    <w:p w14:paraId="4628B9E8" w14:textId="77777777" w:rsidR="008A3EC7" w:rsidRPr="009111CD" w:rsidRDefault="008A3EC7" w:rsidP="00175DB4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</w:p>
    <w:p w14:paraId="088BD5B9" w14:textId="77777777" w:rsidR="008A3EC7" w:rsidRPr="009111CD" w:rsidRDefault="003C29B4" w:rsidP="008A3EC7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 w:rsidRPr="009111CD">
        <w:rPr>
          <w:rFonts w:ascii="Trebuchet MS" w:eastAsia="Times New Roman" w:hAnsi="Trebuchet MS" w:cs="Times New Roman"/>
          <w:lang w:eastAsia="ro-RO" w:bidi="ro-RO"/>
        </w:rPr>
        <w:t>Data vizitei:</w:t>
      </w:r>
    </w:p>
    <w:p w14:paraId="29840378" w14:textId="2C923C7C" w:rsidR="00655010" w:rsidRPr="009111CD" w:rsidRDefault="003C29B4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 w:rsidRPr="009111CD">
        <w:rPr>
          <w:rFonts w:ascii="Trebuchet MS" w:eastAsia="Times New Roman" w:hAnsi="Trebuchet MS" w:cs="Times New Roman"/>
          <w:lang w:eastAsia="ro-RO" w:bidi="ro-RO"/>
        </w:rPr>
        <w:t>Participanți la vizita la fața locului:</w:t>
      </w:r>
    </w:p>
    <w:p w14:paraId="69DFEC51" w14:textId="77777777" w:rsidR="00F0666B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>
        <w:rPr>
          <w:rFonts w:ascii="Trebuchet MS" w:eastAsia="Times New Roman" w:hAnsi="Trebuchet MS" w:cs="Times New Roman"/>
          <w:lang w:eastAsia="ro-RO" w:bidi="ro-RO"/>
        </w:rPr>
        <w:t xml:space="preserve">Scopul vizitei: </w:t>
      </w:r>
    </w:p>
    <w:p w14:paraId="4E79D6B6" w14:textId="77777777" w:rsidR="00F0666B" w:rsidRPr="0053152A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>
        <w:rPr>
          <w:rFonts w:ascii="Trebuchet MS" w:eastAsia="Times New Roman" w:hAnsi="Trebuchet MS" w:cs="Times New Roman"/>
          <w:lang w:eastAsia="ro-RO" w:bidi="ro-RO"/>
        </w:rPr>
        <w:t>Document AM/OI în baza căruia se desfășoară vizita: Decizie/Notificare nr./data</w:t>
      </w:r>
    </w:p>
    <w:p w14:paraId="01273366" w14:textId="77777777" w:rsidR="00CB34C6" w:rsidRPr="009111CD" w:rsidRDefault="00CB34C6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</w:p>
    <w:p w14:paraId="55C63B3E" w14:textId="103EB275" w:rsidR="00655010" w:rsidRPr="003A77D6" w:rsidRDefault="00655010" w:rsidP="003A77D6">
      <w:pPr>
        <w:pStyle w:val="ListParagraph"/>
        <w:numPr>
          <w:ilvl w:val="0"/>
          <w:numId w:val="7"/>
        </w:numPr>
        <w:jc w:val="both"/>
        <w:rPr>
          <w:rFonts w:ascii="Trebuchet MS" w:hAnsi="Trebuchet MS"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 xml:space="preserve">Prezentare generală </w:t>
      </w:r>
      <w:r w:rsidR="00257256" w:rsidRPr="003A77D6">
        <w:rPr>
          <w:rFonts w:ascii="Trebuchet MS" w:hAnsi="Trebuchet MS"/>
          <w:b/>
          <w:i/>
          <w:sz w:val="22"/>
          <w:szCs w:val="22"/>
        </w:rPr>
        <w:t>(</w:t>
      </w:r>
      <w:r w:rsidR="00257256" w:rsidRPr="003A77D6">
        <w:rPr>
          <w:rFonts w:ascii="Trebuchet MS" w:hAnsi="Trebuchet MS"/>
          <w:i/>
          <w:sz w:val="22"/>
          <w:szCs w:val="22"/>
        </w:rPr>
        <w:t>denumire proiect, tip proiect, nr. contract de finanțare, dată începere proiect, dată finalizare proiect</w:t>
      </w:r>
      <w:r w:rsidR="00DE5235"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Pr="003A77D6">
        <w:rPr>
          <w:rFonts w:ascii="Trebuchet MS" w:hAnsi="Trebuchet MS"/>
          <w:i/>
          <w:sz w:val="22"/>
          <w:szCs w:val="22"/>
        </w:rPr>
        <w:t>(informatiile se vor prelua din sistemul informatic MySMIS 2021)</w:t>
      </w:r>
    </w:p>
    <w:p w14:paraId="2365E9E5" w14:textId="4AFB1B33" w:rsidR="00655010" w:rsidRPr="003A77D6" w:rsidRDefault="00655010" w:rsidP="003A77D6">
      <w:pPr>
        <w:pStyle w:val="ListParagraph"/>
        <w:numPr>
          <w:ilvl w:val="0"/>
          <w:numId w:val="7"/>
        </w:numPr>
        <w:tabs>
          <w:tab w:val="left" w:pos="270"/>
        </w:tabs>
        <w:jc w:val="both"/>
        <w:rPr>
          <w:rFonts w:ascii="Trebuchet MS" w:hAnsi="Trebuchet MS"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>Detalii despre beneficiar (</w:t>
      </w:r>
      <w:r w:rsidRPr="003A77D6">
        <w:rPr>
          <w:rFonts w:ascii="Trebuchet MS" w:hAnsi="Trebuchet MS"/>
          <w:i/>
          <w:sz w:val="22"/>
          <w:szCs w:val="22"/>
        </w:rPr>
        <w:t>informatiile se vor prelua din sistemul informatic MySMIS 2021)</w:t>
      </w:r>
    </w:p>
    <w:p w14:paraId="1ACB4A9A" w14:textId="640A18CD" w:rsidR="00655010" w:rsidRPr="003A77D6" w:rsidRDefault="00655010" w:rsidP="003A77D6">
      <w:pPr>
        <w:pStyle w:val="ListParagraph"/>
        <w:numPr>
          <w:ilvl w:val="0"/>
          <w:numId w:val="7"/>
        </w:numPr>
        <w:jc w:val="both"/>
        <w:rPr>
          <w:rFonts w:ascii="Trebuchet MS" w:hAnsi="Trebuchet MS"/>
          <w:bCs/>
          <w:i/>
        </w:rPr>
      </w:pPr>
      <w:r w:rsidRPr="003A77D6">
        <w:rPr>
          <w:rFonts w:ascii="Trebuchet MS" w:hAnsi="Trebuchet MS"/>
          <w:b/>
          <w:bCs/>
          <w:i/>
          <w:sz w:val="22"/>
          <w:szCs w:val="22"/>
        </w:rPr>
        <w:t xml:space="preserve">Rezumatul proiectului </w:t>
      </w:r>
      <w:r w:rsidRPr="003A77D6">
        <w:rPr>
          <w:rFonts w:ascii="Trebuchet MS" w:hAnsi="Trebuchet MS"/>
          <w:i/>
          <w:sz w:val="22"/>
          <w:szCs w:val="22"/>
        </w:rPr>
        <w:t>(partial, informatiile se vor prelua din sistemul informatic MySMIS 2021)</w:t>
      </w:r>
    </w:p>
    <w:p w14:paraId="1005C6DB" w14:textId="734C49EB" w:rsidR="000154A8" w:rsidRPr="009111CD" w:rsidRDefault="000154A8" w:rsidP="00175DB4">
      <w:pPr>
        <w:widowControl w:val="0"/>
        <w:tabs>
          <w:tab w:val="left" w:leader="underscore" w:pos="8999"/>
        </w:tabs>
        <w:spacing w:after="40" w:line="240" w:lineRule="auto"/>
        <w:rPr>
          <w:rFonts w:ascii="Trebuchet MS" w:eastAsia="Times New Roman" w:hAnsi="Trebuchet MS" w:cs="Times New Roman"/>
          <w:lang w:eastAsia="ro-RO" w:bidi="ro-RO"/>
        </w:rPr>
      </w:pPr>
    </w:p>
    <w:p w14:paraId="62A859F9" w14:textId="726656E6" w:rsidR="000154A8" w:rsidRPr="009111CD" w:rsidRDefault="000154A8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ascii="Trebuchet MS" w:eastAsia="Times New Roman" w:hAnsi="Trebuchet MS" w:cs="Times New Roman"/>
          <w:b/>
          <w:lang w:eastAsia="en-GB"/>
        </w:rPr>
      </w:pPr>
      <w:r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SECȚIUNEA I  </w:t>
      </w:r>
      <w:r w:rsidR="008A3EC7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- </w:t>
      </w:r>
      <w:r w:rsidR="000C001D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PERIOADA DE 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>IMPLEMENTARE</w:t>
      </w:r>
    </w:p>
    <w:p w14:paraId="2CDD1146" w14:textId="37CD81DB" w:rsidR="002A793B" w:rsidRDefault="000C001D" w:rsidP="00D83B81">
      <w:pPr>
        <w:pStyle w:val="ListParagraph"/>
        <w:numPr>
          <w:ilvl w:val="0"/>
          <w:numId w:val="1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D83B81">
        <w:rPr>
          <w:rFonts w:ascii="Trebuchet MS" w:eastAsiaTheme="minorHAnsi" w:hAnsi="Trebuchet MS" w:cstheme="minorBidi"/>
          <w:b/>
          <w:sz w:val="22"/>
          <w:szCs w:val="22"/>
        </w:rPr>
        <w:t>Modificări ale contractului/deciziei de finanțare aprobate pe parcursul perioadei de raportare</w:t>
      </w:r>
    </w:p>
    <w:p w14:paraId="6A0ABCCD" w14:textId="77777777" w:rsidR="000C001D" w:rsidRPr="00D83B81" w:rsidRDefault="000C001D" w:rsidP="00D83B81">
      <w:pPr>
        <w:pStyle w:val="ListParagraph"/>
        <w:jc w:val="both"/>
        <w:rPr>
          <w:rFonts w:ascii="Trebuchet MS" w:hAnsi="Trebuchet MS"/>
          <w:b/>
          <w:bCs/>
          <w:i/>
          <w:iCs/>
          <w:lang w:eastAsia="ro-RO" w:bidi="ro-RO"/>
        </w:rPr>
      </w:pPr>
    </w:p>
    <w:p w14:paraId="1C1FBCC9" w14:textId="7EE81723" w:rsidR="00FD4383" w:rsidRPr="00D83B81" w:rsidRDefault="007F32F1" w:rsidP="00D83B81">
      <w:pPr>
        <w:pStyle w:val="ListParagraph"/>
        <w:numPr>
          <w:ilvl w:val="0"/>
          <w:numId w:val="10"/>
        </w:numPr>
        <w:jc w:val="both"/>
        <w:rPr>
          <w:rFonts w:ascii="Trebuchet MS" w:hAnsi="Trebuchet MS"/>
          <w:b/>
          <w:bCs/>
          <w:i/>
        </w:rPr>
      </w:pPr>
      <w:r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Progresul </w:t>
      </w:r>
      <w:r w:rsidR="00DE5235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p</w:t>
      </w:r>
      <w:r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roiectului</w:t>
      </w:r>
      <w:r w:rsidR="00782D80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895D0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DE4A49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pana la data vizitei</w:t>
      </w:r>
      <w:r w:rsidR="000858A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0C001D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conform rapoartelor de progres/concluziilor vizitelor de monitorizare anterioare</w:t>
      </w:r>
      <w:r w:rsidR="00895D0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</w:p>
    <w:p w14:paraId="6E011FBC" w14:textId="418241FB" w:rsidR="00E775F3" w:rsidRPr="00315392" w:rsidRDefault="00E775F3" w:rsidP="00E775F3">
      <w:pPr>
        <w:pStyle w:val="ListParagraph"/>
        <w:numPr>
          <w:ilvl w:val="1"/>
          <w:numId w:val="12"/>
        </w:numPr>
        <w:spacing w:after="120"/>
        <w:jc w:val="bot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s</w:t>
      </w:r>
      <w:r w:rsidR="003C29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tadiul contractelor </w:t>
      </w:r>
      <w:r w:rsidR="00DE4A49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de achiziții </w:t>
      </w:r>
      <w:r w:rsidR="00E464E2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din </w:t>
      </w:r>
      <w:r w:rsidR="003C29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cadrul proiectului</w:t>
      </w:r>
      <w:r>
        <w:rPr>
          <w:rFonts w:ascii="Trebuchet MS" w:eastAsia="Trebuchet MS" w:hAnsi="Trebuchet MS"/>
          <w:sz w:val="22"/>
          <w:szCs w:val="22"/>
          <w:lang w:eastAsia="ro-RO" w:bidi="ro-RO"/>
        </w:rPr>
        <w:t xml:space="preserve">, </w:t>
      </w:r>
      <w:r w:rsidRPr="00315392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abateri, măsuri implementate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/propuse</w:t>
      </w:r>
    </w:p>
    <w:p w14:paraId="7CC6B4EC" w14:textId="766CBBE4" w:rsidR="00E464E2" w:rsidRPr="003A77D6" w:rsidRDefault="00E775F3" w:rsidP="003A77D6">
      <w:pPr>
        <w:pStyle w:val="ListParagraph"/>
        <w:numPr>
          <w:ilvl w:val="1"/>
          <w:numId w:val="12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s</w:t>
      </w:r>
      <w:r w:rsidR="00175D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tadiul activitatilor  din cadrul proiectului</w:t>
      </w:r>
      <w:r>
        <w:rPr>
          <w:rFonts w:ascii="Trebuchet MS" w:eastAsia="Trebuchet MS" w:hAnsi="Trebuchet MS"/>
          <w:sz w:val="22"/>
          <w:szCs w:val="22"/>
          <w:lang w:eastAsia="ro-RO" w:bidi="ro-RO"/>
        </w:rPr>
        <w:t xml:space="preserve">, </w:t>
      </w: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abateri, măsuri implementate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/propuse</w:t>
      </w:r>
    </w:p>
    <w:p w14:paraId="1F92F124" w14:textId="4678BB0F" w:rsidR="008C7BB1" w:rsidRPr="003A77D6" w:rsidRDefault="00696BCE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="00E775F3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Constatări privind </w:t>
      </w:r>
      <w:r w:rsidR="00E775F3">
        <w:rPr>
          <w:rFonts w:ascii="Trebuchet MS" w:hAnsi="Trebuchet MS"/>
          <w:b/>
          <w:i/>
          <w:sz w:val="22"/>
          <w:szCs w:val="22"/>
        </w:rPr>
        <w:t>s</w:t>
      </w:r>
      <w:r w:rsidR="00E775F3" w:rsidRPr="003A77D6">
        <w:rPr>
          <w:rFonts w:ascii="Trebuchet MS" w:hAnsi="Trebuchet MS"/>
          <w:b/>
          <w:i/>
          <w:sz w:val="22"/>
          <w:szCs w:val="22"/>
        </w:rPr>
        <w:t xml:space="preserve">tadiul </w:t>
      </w:r>
      <w:r w:rsidR="008C7BB1" w:rsidRPr="003A77D6">
        <w:rPr>
          <w:rFonts w:ascii="Trebuchet MS" w:hAnsi="Trebuchet MS"/>
          <w:b/>
          <w:i/>
          <w:sz w:val="22"/>
          <w:szCs w:val="22"/>
        </w:rPr>
        <w:t>îndeplinirii indicatorilor</w:t>
      </w:r>
      <w:r w:rsidR="004D48F8" w:rsidRPr="003A77D6">
        <w:rPr>
          <w:rFonts w:ascii="Trebuchet MS" w:hAnsi="Trebuchet MS"/>
          <w:b/>
          <w:i/>
          <w:sz w:val="22"/>
          <w:szCs w:val="22"/>
        </w:rPr>
        <w:t xml:space="preserve"> de realizare</w:t>
      </w:r>
      <w:r w:rsidR="009111CD" w:rsidRPr="003A77D6">
        <w:rPr>
          <w:rFonts w:ascii="Trebuchet MS" w:hAnsi="Trebuchet MS"/>
          <w:b/>
          <w:i/>
          <w:sz w:val="22"/>
          <w:szCs w:val="22"/>
        </w:rPr>
        <w:t xml:space="preserve">, a indicatorilor </w:t>
      </w:r>
      <w:r w:rsidR="004D48F8" w:rsidRPr="003A77D6">
        <w:rPr>
          <w:rFonts w:ascii="Trebuchet MS" w:hAnsi="Trebuchet MS"/>
          <w:b/>
          <w:i/>
          <w:sz w:val="22"/>
          <w:szCs w:val="22"/>
        </w:rPr>
        <w:t>de rezultat</w:t>
      </w:r>
      <w:r w:rsidR="000858AF" w:rsidRPr="003A77D6">
        <w:rPr>
          <w:rFonts w:ascii="Trebuchet MS" w:hAnsi="Trebuchet MS"/>
          <w:b/>
          <w:i/>
          <w:sz w:val="22"/>
          <w:szCs w:val="22"/>
        </w:rPr>
        <w:t xml:space="preserve"> și a indicatorilor suplimentari</w:t>
      </w:r>
      <w:r w:rsidR="004D48F8" w:rsidRPr="003A77D6">
        <w:rPr>
          <w:rFonts w:ascii="Trebuchet MS" w:hAnsi="Trebuchet MS"/>
          <w:b/>
          <w:i/>
          <w:sz w:val="22"/>
          <w:szCs w:val="22"/>
        </w:rPr>
        <w:t>, dacă este cazul</w:t>
      </w:r>
      <w:r w:rsidR="00E775F3">
        <w:rPr>
          <w:rFonts w:ascii="Trebuchet MS" w:hAnsi="Trebuchet MS"/>
          <w:b/>
          <w:sz w:val="22"/>
          <w:szCs w:val="22"/>
        </w:rPr>
        <w:t xml:space="preserve">; </w:t>
      </w:r>
      <w:r w:rsidR="00E775F3">
        <w:rPr>
          <w:rFonts w:ascii="Trebuchet MS" w:hAnsi="Trebuchet MS"/>
          <w:b/>
          <w:i/>
          <w:sz w:val="22"/>
          <w:szCs w:val="22"/>
        </w:rPr>
        <w:t>abateri, măsuri implementate/propuse</w:t>
      </w:r>
      <w:r w:rsidR="00E775F3" w:rsidRPr="003A77D6" w:rsidDel="00E775F3">
        <w:rPr>
          <w:rFonts w:ascii="Trebuchet MS" w:hAnsi="Trebuchet MS"/>
          <w:b/>
          <w:i/>
          <w:sz w:val="22"/>
          <w:szCs w:val="22"/>
        </w:rPr>
        <w:t xml:space="preserve"> </w:t>
      </w:r>
    </w:p>
    <w:p w14:paraId="0C835C48" w14:textId="47D24746" w:rsidR="00B41494" w:rsidRPr="003A77D6" w:rsidRDefault="00E775F3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bCs/>
          <w:i/>
          <w:sz w:val="22"/>
          <w:szCs w:val="22"/>
        </w:rPr>
        <w:t xml:space="preserve">Verificarea existenței </w:t>
      </w:r>
      <w:r w:rsidR="00845809" w:rsidRPr="003A77D6">
        <w:rPr>
          <w:rFonts w:ascii="Trebuchet MS" w:hAnsi="Trebuchet MS"/>
          <w:b/>
          <w:i/>
          <w:sz w:val="22"/>
          <w:szCs w:val="22"/>
        </w:rPr>
        <w:t>echipamentelor achiziționate (contracte de furnizare sau alt tip de contracte în cadrul cărora se achiziționează și echipamente)</w:t>
      </w:r>
      <w:r w:rsidR="00B41494" w:rsidRPr="003A77D6">
        <w:rPr>
          <w:rFonts w:ascii="Trebuchet MS" w:hAnsi="Trebuchet MS"/>
          <w:b/>
          <w:sz w:val="22"/>
          <w:szCs w:val="22"/>
        </w:rPr>
        <w:t xml:space="preserve"> </w:t>
      </w:r>
      <w:r>
        <w:rPr>
          <w:rFonts w:ascii="Trebuchet MS" w:hAnsi="Trebuchet MS"/>
          <w:b/>
          <w:i/>
          <w:sz w:val="22"/>
          <w:szCs w:val="22"/>
        </w:rPr>
        <w:t>și constatări privind modul de utilizare a acestora</w:t>
      </w:r>
    </w:p>
    <w:p w14:paraId="5AF28B33" w14:textId="0400AE41" w:rsidR="00845809" w:rsidRDefault="00E775F3" w:rsidP="003A77D6">
      <w:pPr>
        <w:pStyle w:val="ListParagraph"/>
        <w:numPr>
          <w:ilvl w:val="1"/>
          <w:numId w:val="12"/>
        </w:numPr>
        <w:rPr>
          <w:rFonts w:ascii="Trebuchet MS" w:hAnsi="Trebuchet MS"/>
          <w:b/>
          <w:i/>
        </w:rPr>
      </w:pPr>
      <w:r>
        <w:rPr>
          <w:rFonts w:ascii="Trebuchet MS" w:hAnsi="Trebuchet MS"/>
          <w:b/>
          <w:i/>
          <w:sz w:val="22"/>
          <w:szCs w:val="22"/>
        </w:rPr>
        <w:t>Constatări</w:t>
      </w:r>
      <w:r w:rsidR="00AC4C56" w:rsidRPr="003A77D6">
        <w:rPr>
          <w:rFonts w:ascii="Trebuchet MS" w:hAnsi="Trebuchet MS"/>
          <w:b/>
          <w:i/>
          <w:sz w:val="22"/>
          <w:szCs w:val="22"/>
        </w:rPr>
        <w:t xml:space="preserve">  privind desfășurarea stadiul</w:t>
      </w:r>
      <w:r w:rsidR="003F006E" w:rsidRPr="003A77D6">
        <w:rPr>
          <w:rFonts w:ascii="Trebuchet MS" w:hAnsi="Trebuchet MS"/>
          <w:b/>
          <w:i/>
          <w:sz w:val="22"/>
          <w:szCs w:val="22"/>
        </w:rPr>
        <w:t>ui</w:t>
      </w:r>
      <w:r w:rsidR="00AC4C56" w:rsidRPr="003A77D6">
        <w:rPr>
          <w:rFonts w:ascii="Trebuchet MS" w:hAnsi="Trebuchet MS"/>
          <w:b/>
          <w:i/>
          <w:sz w:val="22"/>
          <w:szCs w:val="22"/>
        </w:rPr>
        <w:t xml:space="preserve"> execuției lucrărilor (contracte de servicii privind proiectarea, contracte de execuție lucrări sau proiectare si </w:t>
      </w:r>
      <w:r w:rsidR="00AC4C56" w:rsidRPr="003A77D6">
        <w:rPr>
          <w:rFonts w:ascii="Trebuchet MS" w:hAnsi="Trebuchet MS"/>
          <w:b/>
          <w:i/>
          <w:sz w:val="22"/>
          <w:szCs w:val="22"/>
        </w:rPr>
        <w:lastRenderedPageBreak/>
        <w:t>execuție lucrări</w:t>
      </w:r>
      <w:r w:rsidR="001D59A7" w:rsidRPr="003A77D6">
        <w:rPr>
          <w:rFonts w:ascii="Trebuchet MS" w:hAnsi="Trebuchet MS"/>
          <w:b/>
          <w:i/>
          <w:sz w:val="22"/>
          <w:szCs w:val="22"/>
        </w:rPr>
        <w:t>, valabilitate autorizație de construire</w:t>
      </w:r>
      <w:r w:rsidR="00AC4C56" w:rsidRPr="003A77D6">
        <w:rPr>
          <w:rFonts w:ascii="Trebuchet MS" w:hAnsi="Trebuchet MS"/>
          <w:b/>
          <w:i/>
          <w:sz w:val="22"/>
          <w:szCs w:val="22"/>
        </w:rPr>
        <w:t>)</w:t>
      </w:r>
      <w:r>
        <w:rPr>
          <w:rFonts w:ascii="Trebuchet MS" w:hAnsi="Trebuchet MS"/>
          <w:b/>
          <w:i/>
          <w:sz w:val="22"/>
          <w:szCs w:val="22"/>
        </w:rPr>
        <w:t>; verificarea graficului de execuție, abateri, măsuri implementate/propuse</w:t>
      </w:r>
    </w:p>
    <w:p w14:paraId="5BBA5C9F" w14:textId="292995C8" w:rsidR="00916F96" w:rsidRPr="003A77D6" w:rsidRDefault="00916F96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 w:rsidRPr="003A77D6">
        <w:rPr>
          <w:rFonts w:ascii="Trebuchet MS" w:hAnsi="Trebuchet MS"/>
          <w:b/>
          <w:i/>
          <w:sz w:val="22"/>
        </w:rPr>
        <w:t>Constatări privind livrabilele elaborate in cadrul proiectului si modul în care este planificată/ realizată utilizarea livrabil</w:t>
      </w:r>
      <w:r w:rsidR="005109C3">
        <w:rPr>
          <w:rFonts w:ascii="Trebuchet MS" w:hAnsi="Trebuchet MS"/>
          <w:b/>
          <w:i/>
          <w:sz w:val="22"/>
        </w:rPr>
        <w:t>elor</w:t>
      </w:r>
    </w:p>
    <w:p w14:paraId="5623A564" w14:textId="30BD5F1A" w:rsidR="00F0666B" w:rsidRPr="00F0666B" w:rsidRDefault="00F0666B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  <w:sz w:val="22"/>
        </w:rPr>
      </w:pPr>
      <w:r w:rsidRPr="00F0666B">
        <w:rPr>
          <w:rFonts w:ascii="Trebuchet MS" w:hAnsi="Trebuchet MS"/>
          <w:b/>
          <w:i/>
          <w:sz w:val="22"/>
        </w:rPr>
        <w:t xml:space="preserve">Constatări privind resursele umane utilizate in cadrul proiectului </w:t>
      </w:r>
    </w:p>
    <w:p w14:paraId="1D580E27" w14:textId="77777777" w:rsidR="00F0666B" w:rsidRPr="003A77D6" w:rsidRDefault="00F0666B" w:rsidP="003A77D6">
      <w:pPr>
        <w:pStyle w:val="ListParagraph"/>
        <w:jc w:val="both"/>
        <w:rPr>
          <w:rFonts w:ascii="Trebuchet MS" w:hAnsi="Trebuchet MS"/>
          <w:b/>
          <w:bCs/>
          <w:i/>
        </w:rPr>
      </w:pPr>
    </w:p>
    <w:p w14:paraId="3476CD2C" w14:textId="03842C31" w:rsidR="00E775F3" w:rsidRPr="003A77D6" w:rsidRDefault="00E775F3" w:rsidP="003A77D6">
      <w:pPr>
        <w:pStyle w:val="ListParagraph"/>
        <w:numPr>
          <w:ilvl w:val="0"/>
          <w:numId w:val="12"/>
        </w:numPr>
        <w:jc w:val="both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i/>
          <w:sz w:val="22"/>
          <w:szCs w:val="22"/>
        </w:rPr>
        <w:t>Verificarea</w:t>
      </w:r>
      <w:r w:rsidR="000C001D" w:rsidRPr="003A77D6">
        <w:rPr>
          <w:rFonts w:ascii="Trebuchet MS" w:hAnsi="Trebuchet MS"/>
          <w:b/>
          <w:i/>
          <w:sz w:val="22"/>
          <w:szCs w:val="22"/>
        </w:rPr>
        <w:t xml:space="preserve"> îndeplinirii indicatorilor de etapă și respectarea Planului de montorizare</w:t>
      </w:r>
      <w:r w:rsidR="008F45F4">
        <w:rPr>
          <w:rFonts w:ascii="Trebuchet MS" w:hAnsi="Trebuchet MS"/>
          <w:b/>
          <w:i/>
          <w:sz w:val="22"/>
          <w:szCs w:val="22"/>
        </w:rPr>
        <w:t>;</w:t>
      </w:r>
      <w:r w:rsidR="000C001D"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="000C001D" w:rsidRPr="003A77D6">
        <w:rPr>
          <w:rFonts w:ascii="Trebuchet MS" w:hAnsi="Trebuchet MS"/>
          <w:b/>
          <w:sz w:val="22"/>
          <w:szCs w:val="22"/>
        </w:rPr>
        <w:t xml:space="preserve"> </w:t>
      </w:r>
      <w:r>
        <w:rPr>
          <w:rFonts w:ascii="Trebuchet MS" w:hAnsi="Trebuchet MS"/>
          <w:b/>
          <w:i/>
          <w:sz w:val="22"/>
          <w:szCs w:val="22"/>
        </w:rPr>
        <w:t>abateri, măsuri implementate/propuse</w:t>
      </w:r>
    </w:p>
    <w:p w14:paraId="081AB4B1" w14:textId="18CDA33D" w:rsidR="000C001D" w:rsidRPr="003A77D6" w:rsidRDefault="00E775F3" w:rsidP="003A77D6">
      <w:pPr>
        <w:pStyle w:val="ListParagraph"/>
        <w:ind w:left="450"/>
        <w:jc w:val="both"/>
        <w:rPr>
          <w:rFonts w:ascii="Trebuchet MS" w:hAnsi="Trebuchet MS"/>
          <w:b/>
          <w:i/>
        </w:rPr>
      </w:pPr>
      <w:r w:rsidRPr="009111CD" w:rsidDel="00E775F3">
        <w:rPr>
          <w:rFonts w:ascii="Trebuchet MS" w:hAnsi="Trebuchet MS"/>
          <w:b/>
          <w:i/>
        </w:rPr>
        <w:t xml:space="preserve"> </w:t>
      </w:r>
    </w:p>
    <w:p w14:paraId="1BAB4177" w14:textId="23FC29EA" w:rsidR="000240B7" w:rsidRPr="003A77D6" w:rsidRDefault="00E775F3" w:rsidP="000240B7">
      <w:pPr>
        <w:pStyle w:val="ListParagraph"/>
        <w:numPr>
          <w:ilvl w:val="0"/>
          <w:numId w:val="12"/>
        </w:numPr>
        <w:jc w:val="both"/>
        <w:rPr>
          <w:rFonts w:ascii="Trebuchet MS" w:eastAsiaTheme="minorHAnsi" w:hAnsi="Trebuchet MS"/>
          <w:b/>
          <w:sz w:val="22"/>
          <w:szCs w:val="22"/>
        </w:rPr>
      </w:pPr>
      <w:r>
        <w:rPr>
          <w:rFonts w:ascii="Trebuchet MS" w:eastAsiaTheme="minorHAnsi" w:hAnsi="Trebuchet MS"/>
          <w:b/>
          <w:sz w:val="22"/>
          <w:szCs w:val="22"/>
        </w:rPr>
        <w:t>Verificarea</w:t>
      </w:r>
      <w:r w:rsidR="000240B7" w:rsidRPr="003A77D6">
        <w:rPr>
          <w:rFonts w:ascii="Trebuchet MS" w:eastAsiaTheme="minorHAnsi" w:hAnsi="Trebuchet MS"/>
          <w:b/>
          <w:sz w:val="22"/>
          <w:szCs w:val="22"/>
        </w:rPr>
        <w:t xml:space="preserve"> respectarii graficelor cererilor de prefinanțare/plată/rambursare</w:t>
      </w:r>
      <w:r>
        <w:rPr>
          <w:rFonts w:ascii="Trebuchet MS" w:eastAsiaTheme="minorHAnsi" w:hAnsi="Trebuchet MS"/>
          <w:b/>
          <w:sz w:val="22"/>
          <w:szCs w:val="22"/>
        </w:rPr>
        <w:t xml:space="preserve">; </w:t>
      </w:r>
      <w:r>
        <w:rPr>
          <w:rFonts w:ascii="Trebuchet MS" w:hAnsi="Trebuchet MS"/>
          <w:b/>
          <w:i/>
          <w:sz w:val="22"/>
          <w:szCs w:val="22"/>
        </w:rPr>
        <w:t>, abateri, măsuri implementate/propuse</w:t>
      </w:r>
    </w:p>
    <w:p w14:paraId="46E696D3" w14:textId="0A45EE52" w:rsidR="000240B7" w:rsidRPr="003A77D6" w:rsidRDefault="000240B7" w:rsidP="000240B7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Situatia cererilor de prefinațare </w:t>
      </w:r>
    </w:p>
    <w:p w14:paraId="1EC5A52F" w14:textId="6E63EB47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Situatia cererilor de plata </w:t>
      </w:r>
    </w:p>
    <w:p w14:paraId="3AB97C26" w14:textId="7357123F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>Situatie cererilor de rambursare</w:t>
      </w:r>
    </w:p>
    <w:p w14:paraId="07879C93" w14:textId="26E036C6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>Situatie recuperare avansuri acordate contractorilor – dacă es</w:t>
      </w:r>
      <w:del w:id="4" w:author="Author">
        <w:r w:rsidRPr="003A77D6" w:rsidDel="00542207">
          <w:rPr>
            <w:rFonts w:ascii="Trebuchet MS" w:eastAsiaTheme="minorHAnsi" w:hAnsi="Trebuchet MS"/>
            <w:b/>
            <w:i/>
            <w:sz w:val="22"/>
            <w:szCs w:val="22"/>
          </w:rPr>
          <w:delText>e</w:delText>
        </w:r>
      </w:del>
      <w:r w:rsidRPr="003A77D6">
        <w:rPr>
          <w:rFonts w:ascii="Trebuchet MS" w:eastAsiaTheme="minorHAnsi" w:hAnsi="Trebuchet MS"/>
          <w:b/>
          <w:i/>
          <w:sz w:val="22"/>
          <w:szCs w:val="22"/>
        </w:rPr>
        <w:t>t</w:t>
      </w:r>
      <w:ins w:id="5" w:author="Author">
        <w:r w:rsidR="00542207">
          <w:rPr>
            <w:rFonts w:ascii="Trebuchet MS" w:eastAsiaTheme="minorHAnsi" w:hAnsi="Trebuchet MS"/>
            <w:b/>
            <w:i/>
            <w:sz w:val="22"/>
            <w:szCs w:val="22"/>
          </w:rPr>
          <w:t>E</w:t>
        </w:r>
      </w:ins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 cazul </w:t>
      </w:r>
    </w:p>
    <w:p w14:paraId="548AE571" w14:textId="77777777" w:rsidR="000240B7" w:rsidRPr="003A77D6" w:rsidRDefault="000240B7" w:rsidP="003A77D6">
      <w:pPr>
        <w:pStyle w:val="ListParagraph"/>
        <w:ind w:left="450"/>
        <w:jc w:val="both"/>
        <w:rPr>
          <w:rFonts w:ascii="Trebuchet MS" w:eastAsiaTheme="minorHAnsi" w:hAnsi="Trebuchet MS"/>
          <w:b/>
          <w:sz w:val="22"/>
          <w:szCs w:val="22"/>
        </w:rPr>
      </w:pPr>
    </w:p>
    <w:p w14:paraId="0FB634E0" w14:textId="77777777" w:rsidR="000858AF" w:rsidRPr="003A77D6" w:rsidRDefault="000858AF" w:rsidP="003A77D6">
      <w:pPr>
        <w:pStyle w:val="ListParagraph"/>
        <w:ind w:left="450"/>
        <w:jc w:val="both"/>
        <w:rPr>
          <w:rFonts w:ascii="Trebuchet MS" w:eastAsiaTheme="minorHAnsi" w:hAnsi="Trebuchet MS"/>
          <w:i/>
          <w:sz w:val="22"/>
          <w:szCs w:val="22"/>
        </w:rPr>
      </w:pPr>
    </w:p>
    <w:p w14:paraId="45E248B3" w14:textId="1BE0B151" w:rsidR="00E775F3" w:rsidRPr="003A77D6" w:rsidRDefault="00E775F3" w:rsidP="003A77D6">
      <w:pPr>
        <w:pStyle w:val="ListParagraph"/>
        <w:numPr>
          <w:ilvl w:val="0"/>
          <w:numId w:val="12"/>
        </w:numPr>
        <w:jc w:val="both"/>
        <w:rPr>
          <w:rFonts w:ascii="Trebuchet MS" w:hAnsi="Trebuchet MS"/>
          <w:i/>
        </w:rPr>
      </w:pPr>
      <w:r w:rsidRPr="003A77D6">
        <w:rPr>
          <w:rFonts w:ascii="Trebuchet MS" w:eastAsiaTheme="minorHAnsi" w:hAnsi="Trebuchet MS"/>
          <w:b/>
          <w:sz w:val="22"/>
          <w:szCs w:val="22"/>
        </w:rPr>
        <w:t>Constatări privind s</w:t>
      </w:r>
      <w:r w:rsidR="000240B7" w:rsidRPr="003A77D6">
        <w:rPr>
          <w:rFonts w:ascii="Trebuchet MS" w:eastAsiaTheme="minorHAnsi" w:hAnsi="Trebuchet MS"/>
          <w:b/>
          <w:sz w:val="22"/>
          <w:szCs w:val="22"/>
        </w:rPr>
        <w:t xml:space="preserve">tadiul implementării recomandărilor formulate în cadrul vizitei/vizitelor de verificare la fața locului efectuate în perioada de referință  </w:t>
      </w:r>
    </w:p>
    <w:p w14:paraId="6FBEAC78" w14:textId="0002CF9D" w:rsidR="000240B7" w:rsidRPr="003A77D6" w:rsidRDefault="000240B7" w:rsidP="003A77D6">
      <w:pPr>
        <w:pStyle w:val="ListParagraph"/>
        <w:ind w:left="450"/>
        <w:jc w:val="both"/>
        <w:rPr>
          <w:rFonts w:ascii="Trebuchet MS" w:hAnsi="Trebuchet MS"/>
          <w:b/>
          <w:i/>
        </w:rPr>
      </w:pPr>
    </w:p>
    <w:p w14:paraId="02FCF42F" w14:textId="77777777" w:rsidR="00620563" w:rsidRPr="00173A70" w:rsidRDefault="00620563" w:rsidP="00175DB4">
      <w:pPr>
        <w:spacing w:after="0" w:line="1" w:lineRule="exact"/>
        <w:rPr>
          <w:rFonts w:ascii="Trebuchet MS" w:eastAsia="Times New Roman" w:hAnsi="Trebuchet MS" w:cs="Times New Roman"/>
        </w:rPr>
      </w:pPr>
    </w:p>
    <w:p w14:paraId="3A6A8F46" w14:textId="09177B1C" w:rsidR="000C001D" w:rsidRPr="00173A70" w:rsidRDefault="009D55C6" w:rsidP="003A77D6">
      <w:pPr>
        <w:pStyle w:val="ListParagraph"/>
        <w:widowControl w:val="0"/>
        <w:numPr>
          <w:ilvl w:val="0"/>
          <w:numId w:val="12"/>
        </w:numPr>
        <w:tabs>
          <w:tab w:val="left" w:leader="underscore" w:pos="9355"/>
        </w:tabs>
        <w:spacing w:after="40" w:line="269" w:lineRule="auto"/>
        <w:jc w:val="both"/>
        <w:rPr>
          <w:rFonts w:ascii="Trebuchet MS" w:hAnsi="Trebuchet MS"/>
          <w:sz w:val="22"/>
          <w:szCs w:val="22"/>
          <w:lang w:eastAsia="en-GB"/>
        </w:rPr>
      </w:pPr>
      <w:r w:rsidRPr="00173A70">
        <w:rPr>
          <w:rFonts w:ascii="Trebuchet MS" w:hAnsi="Trebuchet MS"/>
          <w:b/>
          <w:bCs/>
          <w:i/>
          <w:iCs/>
          <w:lang w:eastAsia="ro-RO" w:bidi="ro-RO"/>
        </w:rPr>
        <w:t>Constatări privind</w:t>
      </w:r>
      <w:r w:rsidRPr="00173A70">
        <w:rPr>
          <w:rFonts w:ascii="Trebuchet MS" w:hAnsi="Trebuchet MS"/>
          <w:sz w:val="22"/>
          <w:szCs w:val="22"/>
        </w:rPr>
        <w:t xml:space="preserve"> </w:t>
      </w:r>
      <w:r w:rsidRPr="00173A70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m</w:t>
      </w:r>
      <w:r w:rsidR="000C001D" w:rsidRPr="00173A70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anagementul proiectului</w:t>
      </w:r>
    </w:p>
    <w:p w14:paraId="0FC81B2D" w14:textId="77777777" w:rsidR="009111CD" w:rsidRPr="00173A70" w:rsidRDefault="009111CD" w:rsidP="003A77D6">
      <w:pPr>
        <w:pStyle w:val="ListParagraph"/>
        <w:widowControl w:val="0"/>
        <w:tabs>
          <w:tab w:val="left" w:leader="underscore" w:pos="9355"/>
        </w:tabs>
        <w:spacing w:after="40" w:line="269" w:lineRule="auto"/>
        <w:ind w:left="450"/>
        <w:jc w:val="both"/>
        <w:rPr>
          <w:rFonts w:ascii="Trebuchet MS" w:hAnsi="Trebuchet MS"/>
          <w:sz w:val="22"/>
          <w:szCs w:val="22"/>
          <w:lang w:eastAsia="en-GB"/>
        </w:rPr>
      </w:pPr>
    </w:p>
    <w:p w14:paraId="028CE73D" w14:textId="749B5C89" w:rsidR="00E775F3" w:rsidRPr="00173A70" w:rsidRDefault="00E775F3" w:rsidP="003A77D6">
      <w:pPr>
        <w:pStyle w:val="ListParagraph"/>
        <w:numPr>
          <w:ilvl w:val="0"/>
          <w:numId w:val="12"/>
        </w:numPr>
        <w:spacing w:afterLines="160" w:after="384"/>
        <w:jc w:val="both"/>
        <w:rPr>
          <w:rFonts w:ascii="Trebuchet MS" w:hAnsi="Trebuchet MS"/>
          <w:bCs/>
          <w:i/>
        </w:rPr>
      </w:pPr>
      <w:r w:rsidRPr="00173A70">
        <w:rPr>
          <w:rFonts w:ascii="Trebuchet MS" w:hAnsi="Trebuchet MS"/>
          <w:b/>
          <w:i/>
        </w:rPr>
        <w:t xml:space="preserve">Constatări privind respectarea </w:t>
      </w:r>
      <w:r w:rsidRPr="00173A70">
        <w:rPr>
          <w:rFonts w:ascii="Trebuchet MS" w:hAnsi="Trebuchet MS"/>
          <w:b/>
          <w:i/>
          <w:sz w:val="22"/>
          <w:szCs w:val="22"/>
        </w:rPr>
        <w:t>p</w:t>
      </w:r>
      <w:r w:rsidR="009C06A4" w:rsidRPr="00173A70">
        <w:rPr>
          <w:rFonts w:ascii="Trebuchet MS" w:hAnsi="Trebuchet MS"/>
          <w:b/>
          <w:i/>
          <w:sz w:val="22"/>
          <w:szCs w:val="22"/>
        </w:rPr>
        <w:t>rincipii</w:t>
      </w:r>
      <w:r w:rsidRPr="00173A70">
        <w:rPr>
          <w:rFonts w:ascii="Trebuchet MS" w:hAnsi="Trebuchet MS"/>
          <w:b/>
          <w:i/>
          <w:sz w:val="22"/>
          <w:szCs w:val="22"/>
        </w:rPr>
        <w:t xml:space="preserve">lor </w:t>
      </w:r>
      <w:r w:rsidR="009C06A4" w:rsidRPr="00173A70">
        <w:rPr>
          <w:rFonts w:ascii="Trebuchet MS" w:hAnsi="Trebuchet MS"/>
          <w:b/>
          <w:i/>
          <w:sz w:val="22"/>
          <w:szCs w:val="22"/>
        </w:rPr>
        <w:t xml:space="preserve">orizontale </w:t>
      </w:r>
      <w:r w:rsidRPr="00173A70">
        <w:rPr>
          <w:rFonts w:ascii="Trebuchet MS" w:hAnsi="Trebuchet MS"/>
          <w:b/>
          <w:i/>
          <w:sz w:val="22"/>
          <w:szCs w:val="22"/>
        </w:rPr>
        <w:t>/ temelor secundare</w:t>
      </w:r>
    </w:p>
    <w:p w14:paraId="18D532EA" w14:textId="77777777" w:rsidR="009111CD" w:rsidRPr="00173A70" w:rsidRDefault="009111CD" w:rsidP="003A77D6">
      <w:pPr>
        <w:pStyle w:val="ListParagraph"/>
        <w:spacing w:afterLines="160" w:after="384"/>
        <w:ind w:left="450"/>
        <w:jc w:val="both"/>
        <w:rPr>
          <w:rFonts w:ascii="Trebuchet MS" w:hAnsi="Trebuchet MS"/>
          <w:bCs/>
          <w:i/>
        </w:rPr>
      </w:pPr>
    </w:p>
    <w:p w14:paraId="79D1F718" w14:textId="1C05E344" w:rsidR="003412BC" w:rsidRPr="00173A70" w:rsidRDefault="00E775F3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m</w:t>
      </w:r>
      <w:r w:rsidR="0020191F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asuri</w:t>
      </w: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le</w:t>
      </w:r>
      <w:r w:rsidR="0020191F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privind informarea </w:t>
      </w:r>
      <w:r w:rsidR="00CB3EA8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și vizibilitatea sprijinului din fondurile Uniunii</w:t>
      </w:r>
    </w:p>
    <w:p w14:paraId="0522EDC5" w14:textId="77777777" w:rsidR="003412BC" w:rsidRPr="00173A70" w:rsidRDefault="003412BC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i/>
          <w:lang w:eastAsia="ro-RO" w:bidi="ro-RO"/>
        </w:rPr>
      </w:pPr>
    </w:p>
    <w:p w14:paraId="359D23CE" w14:textId="361C9099" w:rsidR="009C06A4" w:rsidRPr="00173A70" w:rsidRDefault="003412BC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Alte aspecte care au făcut obiectul vizitei la fața locului: constatări, abateri, măsuri implementate/propuse</w:t>
      </w:r>
    </w:p>
    <w:p w14:paraId="2F170AD8" w14:textId="77777777" w:rsidR="00CB3EA8" w:rsidRPr="00173A70" w:rsidRDefault="00CB3EA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i/>
          <w:lang w:eastAsia="ro-RO" w:bidi="ro-RO"/>
        </w:rPr>
      </w:pPr>
    </w:p>
    <w:p w14:paraId="66531768" w14:textId="62C0E913" w:rsidR="008D73C4" w:rsidRPr="00173A70" w:rsidRDefault="00CB3EA8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Riscuri și </w:t>
      </w:r>
      <w:r w:rsidR="0035331E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8F45F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probleme </w:t>
      </w:r>
      <w:r w:rsidR="009C06A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care afectează implementarea optim</w:t>
      </w:r>
      <w:r w:rsidR="00DE5235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ă</w:t>
      </w:r>
      <w:r w:rsidR="009C06A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a proiectului</w:t>
      </w:r>
    </w:p>
    <w:p w14:paraId="3385CD08" w14:textId="77777777" w:rsidR="00CB3EA8" w:rsidRPr="00173A70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3103D161" w14:textId="1DBA5E7D" w:rsidR="00131173" w:rsidRPr="00173A70" w:rsidRDefault="00590054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hAnsi="Trebuchet MS"/>
          <w:b/>
          <w:i/>
          <w:lang w:eastAsia="ro-RO" w:bidi="ro-RO"/>
        </w:rPr>
      </w:pPr>
      <w:r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 xml:space="preserve">Concluzii cu privire la </w:t>
      </w:r>
      <w:r w:rsidR="00DE5235"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 xml:space="preserve">stadiul implementării </w:t>
      </w:r>
      <w:r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>proiect</w:t>
      </w:r>
      <w:r w:rsidR="00DE5235"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>ului</w:t>
      </w:r>
    </w:p>
    <w:p w14:paraId="4BC215DA" w14:textId="77777777" w:rsidR="00CB3EA8" w:rsidRPr="00173A70" w:rsidRDefault="00CB3EA8" w:rsidP="003A77D6">
      <w:pPr>
        <w:pStyle w:val="ListParagraph"/>
        <w:widowControl w:val="0"/>
        <w:spacing w:afterLines="160" w:after="384"/>
        <w:ind w:left="450"/>
        <w:rPr>
          <w:rFonts w:ascii="Trebuchet MS" w:hAnsi="Trebuchet MS"/>
          <w:b/>
          <w:i/>
          <w:lang w:eastAsia="ro-RO" w:bidi="ro-RO"/>
        </w:rPr>
      </w:pPr>
    </w:p>
    <w:p w14:paraId="2910C196" w14:textId="10663D7C" w:rsidR="00C322B6" w:rsidRPr="00173A70" w:rsidRDefault="00C322B6" w:rsidP="003A77D6">
      <w:pPr>
        <w:pStyle w:val="ListParagraph"/>
        <w:numPr>
          <w:ilvl w:val="0"/>
          <w:numId w:val="12"/>
        </w:numPr>
        <w:spacing w:afterLines="160" w:after="384"/>
        <w:rPr>
          <w:rFonts w:ascii="Trebuchet MS" w:hAnsi="Trebuchet MS"/>
          <w:b/>
          <w:i/>
        </w:rPr>
      </w:pPr>
      <w:r w:rsidRPr="00173A70">
        <w:rPr>
          <w:rFonts w:ascii="Trebuchet MS" w:hAnsi="Trebuchet MS"/>
          <w:b/>
          <w:i/>
          <w:sz w:val="22"/>
          <w:szCs w:val="22"/>
        </w:rPr>
        <w:t>Recomandari</w:t>
      </w:r>
      <w:r w:rsidR="00DD5030" w:rsidRPr="00173A70">
        <w:rPr>
          <w:rFonts w:ascii="Trebuchet MS" w:hAnsi="Trebuchet MS"/>
          <w:b/>
          <w:i/>
          <w:sz w:val="22"/>
          <w:szCs w:val="22"/>
        </w:rPr>
        <w:t>/plan de /măsuri</w:t>
      </w:r>
      <w:r w:rsidRPr="00173A70">
        <w:rPr>
          <w:rFonts w:ascii="Trebuchet MS" w:hAnsi="Trebuchet MS"/>
          <w:b/>
          <w:i/>
          <w:sz w:val="22"/>
          <w:szCs w:val="22"/>
        </w:rPr>
        <w:t xml:space="preserve"> 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pentru </w:t>
      </w:r>
      <w:r w:rsidR="00DE5235" w:rsidRPr="00173A70">
        <w:rPr>
          <w:rFonts w:ascii="Trebuchet MS" w:hAnsi="Trebuchet MS"/>
          <w:b/>
          <w:i/>
          <w:sz w:val="22"/>
          <w:szCs w:val="22"/>
        </w:rPr>
        <w:t xml:space="preserve">implementarea 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corspunzătoare a </w:t>
      </w:r>
      <w:r w:rsidRPr="00173A70">
        <w:rPr>
          <w:rFonts w:ascii="Trebuchet MS" w:hAnsi="Trebuchet MS"/>
          <w:b/>
          <w:i/>
          <w:sz w:val="22"/>
          <w:szCs w:val="22"/>
        </w:rPr>
        <w:t>proiect</w:t>
      </w:r>
      <w:r w:rsidR="00DE5235" w:rsidRPr="00173A70">
        <w:rPr>
          <w:rFonts w:ascii="Trebuchet MS" w:hAnsi="Trebuchet MS"/>
          <w:b/>
          <w:i/>
          <w:sz w:val="22"/>
          <w:szCs w:val="22"/>
        </w:rPr>
        <w:t>ului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 </w:t>
      </w:r>
    </w:p>
    <w:p w14:paraId="5ABCB95A" w14:textId="77777777" w:rsidR="00CB3EA8" w:rsidRPr="00173A70" w:rsidRDefault="00CB3EA8" w:rsidP="003A77D6">
      <w:pPr>
        <w:pStyle w:val="ListParagraph"/>
        <w:rPr>
          <w:rFonts w:ascii="Trebuchet MS" w:hAnsi="Trebuchet MS"/>
          <w:b/>
          <w:i/>
          <w:sz w:val="22"/>
          <w:szCs w:val="22"/>
        </w:rPr>
      </w:pPr>
    </w:p>
    <w:p w14:paraId="2B5504F7" w14:textId="7BCFCD11" w:rsidR="00614818" w:rsidRPr="00173A70" w:rsidRDefault="009C4471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bCs/>
          <w:i/>
          <w:lang w:eastAsia="ro-RO" w:bidi="ro-RO"/>
        </w:rPr>
      </w:pP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Lista documentelor </w:t>
      </w:r>
      <w:r w:rsidR="00E60064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verificate</w:t>
      </w: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 la vizita la fața locului</w:t>
      </w:r>
      <w:r w:rsidR="00625941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 </w:t>
      </w:r>
      <w:r w:rsidR="00F75FF5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și metoda de verificare aplicată (100% / eșantionare)</w:t>
      </w:r>
    </w:p>
    <w:p w14:paraId="46875EC1" w14:textId="77777777" w:rsidR="00614818" w:rsidRPr="00173A70" w:rsidRDefault="0061481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779ED928" w14:textId="6DFB0CB8" w:rsidR="00614818" w:rsidRPr="00173A70" w:rsidRDefault="00614818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bCs/>
          <w:i/>
          <w:lang w:eastAsia="ro-RO" w:bidi="ro-RO"/>
        </w:rPr>
      </w:pP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Anexe</w:t>
      </w:r>
      <w:r w:rsidR="00FD6E47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, dacă este cazul </w:t>
      </w:r>
    </w:p>
    <w:p w14:paraId="284C5084" w14:textId="77777777" w:rsidR="00614818" w:rsidRDefault="0061481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3681F98C" w14:textId="5932E625" w:rsidR="009C4471" w:rsidRPr="003A77D6" w:rsidRDefault="009C4471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6409EEB3" w14:textId="6AA459F3" w:rsidR="00CB3EA8" w:rsidRPr="009111CD" w:rsidRDefault="00CB3EA8">
      <w:pPr>
        <w:rPr>
          <w:rFonts w:ascii="Trebuchet MS" w:eastAsia="Trebuchet MS" w:hAnsi="Trebuchet MS" w:cs="Times New Roman"/>
          <w:b/>
          <w:bCs/>
          <w:lang w:val="it-IT" w:eastAsia="en-GB"/>
        </w:rPr>
      </w:pPr>
      <w:r w:rsidRPr="009111CD">
        <w:rPr>
          <w:rFonts w:ascii="Trebuchet MS" w:eastAsia="Trebuchet MS" w:hAnsi="Trebuchet MS" w:cs="Times New Roman"/>
          <w:b/>
          <w:bCs/>
          <w:lang w:val="it-IT" w:eastAsia="en-GB"/>
        </w:rPr>
        <w:br w:type="page"/>
      </w:r>
    </w:p>
    <w:p w14:paraId="3E1BB344" w14:textId="77777777" w:rsidR="00506822" w:rsidRPr="009111CD" w:rsidRDefault="00506822" w:rsidP="00175DB4">
      <w:pPr>
        <w:widowControl w:val="0"/>
        <w:spacing w:after="0" w:line="240" w:lineRule="auto"/>
        <w:rPr>
          <w:rFonts w:ascii="Trebuchet MS" w:eastAsia="Trebuchet MS" w:hAnsi="Trebuchet MS" w:cs="Times New Roman"/>
          <w:b/>
          <w:bCs/>
          <w:lang w:val="it-IT" w:eastAsia="en-GB"/>
        </w:rPr>
      </w:pPr>
    </w:p>
    <w:p w14:paraId="4F45D192" w14:textId="0F2BC2E4" w:rsidR="008B5902" w:rsidRPr="009111CD" w:rsidRDefault="008B5902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ascii="Trebuchet MS" w:eastAsia="Times New Roman" w:hAnsi="Trebuchet MS" w:cs="Times New Roman"/>
          <w:b/>
          <w:lang w:eastAsia="en-GB"/>
        </w:rPr>
      </w:pPr>
      <w:r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SECȚIUNEA II  </w:t>
      </w:r>
      <w:r w:rsidR="008A3EC7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- </w:t>
      </w:r>
      <w:r w:rsidR="007F2441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PERIOADA </w:t>
      </w:r>
      <w:r w:rsidR="00CB3EA8" w:rsidRPr="009111CD">
        <w:rPr>
          <w:rFonts w:ascii="Trebuchet MS" w:eastAsia="Times New Roman" w:hAnsi="Trebuchet MS" w:cs="Times New Roman"/>
          <w:b/>
          <w:lang w:eastAsia="ro-RO" w:bidi="ro-RO"/>
        </w:rPr>
        <w:t>POS-IMPLEMENTARE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>E</w:t>
      </w:r>
    </w:p>
    <w:p w14:paraId="32EC64A8" w14:textId="6AC08897" w:rsidR="009111CD" w:rsidRPr="003A77D6" w:rsidRDefault="00CB34C6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Evaluarea rezultatelor proiectului</w:t>
      </w:r>
      <w:r w:rsidR="009111CD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, precum și urmărirea indicatorilor de realizare și rezultat)</w:t>
      </w:r>
    </w:p>
    <w:p w14:paraId="0D07831D" w14:textId="35F04ABA" w:rsidR="00CB34C6" w:rsidRPr="003A77D6" w:rsidRDefault="00CB34C6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78C03457" w14:textId="14DA2DEF" w:rsidR="008B5902" w:rsidRPr="003A77D6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Măsuri întreprinse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pentru asigurarea caracterului durabil al proiectului/investiției</w:t>
      </w:r>
    </w:p>
    <w:p w14:paraId="60E48869" w14:textId="77777777" w:rsidR="00CB3EA8" w:rsidRPr="003A77D6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7D546682" w14:textId="5C0878EF" w:rsidR="00CB3EA8" w:rsidRPr="003A77D6" w:rsidRDefault="00FB245A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cu privire la asigurarea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8B5902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caracterul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ui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durabil al proiectului/investiției </w:t>
      </w:r>
    </w:p>
    <w:p w14:paraId="163D0F7A" w14:textId="77777777" w:rsidR="00CB3EA8" w:rsidRPr="003A77D6" w:rsidRDefault="00CB3EA8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77173AE3" w14:textId="067D3DF0" w:rsidR="00506822" w:rsidRPr="003A77D6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Principii orizontale </w:t>
      </w:r>
    </w:p>
    <w:p w14:paraId="54E664A6" w14:textId="77777777" w:rsidR="00CB3EA8" w:rsidRPr="003A77D6" w:rsidRDefault="00CB3EA8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587A2E22" w14:textId="274D7230" w:rsidR="009111CD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lang w:eastAsia="ro-RO" w:bidi="ro-RO"/>
        </w:rPr>
        <w:t xml:space="preserve">Masuri privind informarea si </w:t>
      </w:r>
      <w:r w:rsidR="00CB3EA8" w:rsidRPr="003A77D6">
        <w:rPr>
          <w:rFonts w:ascii="Trebuchet MS" w:eastAsia="Trebuchet MS" w:hAnsi="Trebuchet MS"/>
          <w:b/>
          <w:i/>
          <w:lang w:eastAsia="ro-RO" w:bidi="ro-RO"/>
        </w:rPr>
        <w:t xml:space="preserve">vizibilitatea sprijinului din fonduri </w:t>
      </w:r>
    </w:p>
    <w:p w14:paraId="02891BA3" w14:textId="77777777" w:rsidR="009111CD" w:rsidRPr="003A77D6" w:rsidRDefault="009111CD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3779CB85" w14:textId="5B284057" w:rsidR="001456AA" w:rsidRPr="003A77D6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Respectarea prevederilor privind ajutorul de stat</w:t>
      </w:r>
    </w:p>
    <w:p w14:paraId="447CADF4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752EF311" w14:textId="3C43D73C" w:rsidR="009111CD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Echipamente/</w:t>
      </w:r>
      <w:r w:rsidRPr="009111CD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active corporale și necorporale</w:t>
      </w:r>
    </w:p>
    <w:p w14:paraId="4A36D2CE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252FBF00" w14:textId="01281B71" w:rsidR="009111CD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Lucrări</w:t>
      </w:r>
    </w:p>
    <w:p w14:paraId="3381E942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1DF74E42" w14:textId="249E5D5F" w:rsidR="009111CD" w:rsidRPr="003A77D6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Concluzii </w:t>
      </w:r>
    </w:p>
    <w:p w14:paraId="48E2EBCB" w14:textId="77777777" w:rsidR="009111CD" w:rsidRPr="009111CD" w:rsidRDefault="009111CD" w:rsidP="003A77D6">
      <w:p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6221B905" w14:textId="77777777" w:rsidR="00CB3EA8" w:rsidRPr="003A77D6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32CBD067" w14:textId="73DD980E" w:rsidR="008B5902" w:rsidRPr="009111CD" w:rsidRDefault="008B5902" w:rsidP="00175DB4">
      <w:pPr>
        <w:rPr>
          <w:rFonts w:ascii="Trebuchet MS" w:hAnsi="Trebuchet MS" w:cs="Times New Roman"/>
        </w:rPr>
      </w:pPr>
    </w:p>
    <w:sectPr w:rsidR="008B5902" w:rsidRPr="009111CD" w:rsidSect="00B566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989" w:right="1134" w:bottom="851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6A1B7F" w14:textId="77777777" w:rsidR="00391F05" w:rsidRDefault="00391F05">
      <w:pPr>
        <w:spacing w:after="0" w:line="240" w:lineRule="auto"/>
      </w:pPr>
      <w:r>
        <w:separator/>
      </w:r>
    </w:p>
  </w:endnote>
  <w:endnote w:type="continuationSeparator" w:id="0">
    <w:p w14:paraId="4F3DBD17" w14:textId="77777777" w:rsidR="00391F05" w:rsidRDefault="00391F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47DDAC" w14:textId="77777777" w:rsidR="00696BCE" w:rsidRDefault="00391F05">
    <w:pPr>
      <w:spacing w:line="1" w:lineRule="exact"/>
    </w:pPr>
    <w:r>
      <w:rPr>
        <w:noProof/>
      </w:rPr>
      <w:pict w14:anchorId="56A15F7E">
        <v:shapetype id="_x0000_t202" coordsize="21600,21600" o:spt="202" path="m,l,21600r21600,l21600,xe">
          <v:stroke joinstyle="miter"/>
          <v:path gradientshapeok="t" o:connecttype="rect"/>
        </v:shapetype>
        <v:shape id="Shape 270" o:spid="_x0000_s2049" type="#_x0000_t202" style="position:absolute;margin-left:60.55pt;margin-top:815.65pt;width:452.9pt;height:12.1pt;z-index:-25165312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" filled="f" stroked="f">
          <v:textbox style="mso-fit-shape-to-text:t" inset="0,0,0,0">
            <w:txbxContent>
              <w:p w14:paraId="5A7FC399" w14:textId="77777777" w:rsidR="00696BCE" w:rsidRPr="009C4471" w:rsidRDefault="00696BCE">
                <w:pPr>
                  <w:pStyle w:val="Headerorfooter20"/>
                  <w:shd w:val="clear" w:color="auto" w:fill="auto"/>
                  <w:tabs>
                    <w:tab w:val="right" w:pos="9058"/>
                  </w:tabs>
                  <w:rPr>
                    <w:sz w:val="17"/>
                    <w:szCs w:val="17"/>
                    <w:lang w:val="it-IT"/>
                  </w:rPr>
                </w:pP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Anexa 8 - Raport privind vizita la fața locului</w:t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ab/>
                  <w:t xml:space="preserve">Pag </w:t>
                </w:r>
                <w:r>
                  <w:fldChar w:fldCharType="begin"/>
                </w:r>
                <w:r w:rsidRPr="009C4471">
                  <w:rPr>
                    <w:lang w:val="it-IT"/>
                  </w:rP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#</w:t>
                </w:r>
                <w:r>
                  <w:rPr>
                    <w:rFonts w:ascii="Trebuchet MS" w:eastAsia="Trebuchet MS" w:hAnsi="Trebuchet MS" w:cs="Trebuchet MS"/>
                    <w:sz w:val="17"/>
                    <w:szCs w:val="17"/>
                  </w:rPr>
                  <w:fldChar w:fldCharType="end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 xml:space="preserve"> din 10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3BBA1B" w14:textId="77777777" w:rsidR="00696BCE" w:rsidRDefault="00696BCE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2B1C82" w14:textId="77777777" w:rsidR="00391F05" w:rsidRDefault="00391F05">
      <w:pPr>
        <w:spacing w:after="0" w:line="240" w:lineRule="auto"/>
      </w:pPr>
      <w:r>
        <w:separator/>
      </w:r>
    </w:p>
  </w:footnote>
  <w:footnote w:type="continuationSeparator" w:id="0">
    <w:p w14:paraId="468A4209" w14:textId="77777777" w:rsidR="00391F05" w:rsidRDefault="00391F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5DAD60" w14:textId="6C970958" w:rsidR="00696BCE" w:rsidRDefault="00391F05">
    <w:pPr>
      <w:spacing w:line="1" w:lineRule="exact"/>
    </w:pPr>
    <w:r>
      <w:rPr>
        <w:noProof/>
      </w:rPr>
      <w:pict w14:anchorId="5D67AF06">
        <v:shapetype id="_x0000_t202" coordsize="21600,21600" o:spt="202" path="m,l,21600r21600,l21600,xe">
          <v:stroke joinstyle="miter"/>
          <v:path gradientshapeok="t" o:connecttype="rect"/>
        </v:shapetype>
        <v:shape id="Shape 262" o:spid="_x0000_s2053" type="#_x0000_t202" style="position:absolute;margin-left:403.5pt;margin-top:36.1pt;width:114.25pt;height:9.6pt;z-index:-25165721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" filled="f" stroked="f">
          <v:textbox style="mso-fit-shape-to-text:t" inset="0,0,0,0">
            <w:txbxContent>
              <w:p w14:paraId="07D93B65" w14:textId="77777777" w:rsidR="00696BCE" w:rsidRDefault="00696BCE">
                <w:pPr>
                  <w:pStyle w:val="Headerorfooter20"/>
                  <w:shd w:val="clear" w:color="auto" w:fill="auto"/>
                  <w:tabs>
                    <w:tab w:val="right" w:pos="2237"/>
                  </w:tabs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Cod</w:t>
                </w: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ab/>
                  <w:t>PO.DGPOR.DMP.1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DB26F6A">
        <v:shape id="Shape 264" o:spid="_x0000_s2052" type="#_x0000_t202" style="position:absolute;margin-left:162.1pt;margin-top:41.4pt;width:88.35pt;height:9.6pt;z-index:-25165619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" filled="f" stroked="f">
          <v:textbox style="mso-fit-shape-to-text:t" inset="0,0,0,0">
            <w:txbxContent>
              <w:p w14:paraId="24EFD5D9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Procedura de monitorizare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71692779">
        <v:shape id="Shape 266" o:spid="_x0000_s2051" type="#_x0000_t202" style="position:absolute;margin-left:75.2pt;margin-top:46.9pt;width:55pt;height:18.5pt;z-index:-251655168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" filled="f" stroked="f">
          <v:textbox style="mso-fit-shape-to-text:t" inset="0,0,0,0">
            <w:txbxContent>
              <w:p w14:paraId="2DFD6B02" w14:textId="77777777" w:rsidR="00696BCE" w:rsidRDefault="00696BCE">
                <w:pPr>
                  <w:pStyle w:val="Headerorfooter20"/>
                  <w:shd w:val="clear" w:color="auto" w:fill="auto"/>
                  <w:rPr>
                    <w:sz w:val="30"/>
                    <w:szCs w:val="30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000000"/>
                    <w:sz w:val="30"/>
                    <w:szCs w:val="30"/>
                    <w:lang w:val="ro-RO" w:eastAsia="ro-RO" w:bidi="ro-RO"/>
                  </w:rPr>
                  <w:t>MDRAP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A1C316F">
        <v:shape id="Shape 268" o:spid="_x0000_s2050" type="#_x0000_t202" style="position:absolute;margin-left:161.85pt;margin-top:59.85pt;width:72.9pt;height:9.6pt;z-index:-251654144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" filled="f" stroked="f">
          <v:textbox style="mso-fit-shape-to-text:t" inset="0,0,0,0">
            <w:txbxContent>
              <w:p w14:paraId="69FE6EEF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Emitent: AM POR/DM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8C0992" w14:textId="794E6967" w:rsidR="00696BCE" w:rsidRDefault="00696BCE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67766F" w14:textId="30420E87" w:rsidR="00547661" w:rsidRDefault="000C34D8">
    <w:pPr>
      <w:pStyle w:val="Header"/>
    </w:pPr>
    <w:ins w:id="6" w:author="Author">
      <w:r w:rsidRPr="000C34D8">
        <w:t>Ghidul solicitantului Apel PRSE/2.4/1.1/2023; Apel PRSE/2.4/1.2/2023; Apel PRSE/2.4/1.3/2023</w:t>
      </w:r>
    </w:ins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162A92"/>
    <w:multiLevelType w:val="multilevel"/>
    <w:tmpl w:val="DD98D4BC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E55970"/>
    <w:multiLevelType w:val="hybridMultilevel"/>
    <w:tmpl w:val="BC7460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92BBA"/>
    <w:multiLevelType w:val="hybridMultilevel"/>
    <w:tmpl w:val="674067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72406"/>
    <w:multiLevelType w:val="hybridMultilevel"/>
    <w:tmpl w:val="7DFEEB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F15916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6" w15:restartNumberingAfterBreak="0">
    <w:nsid w:val="2ECB547F"/>
    <w:multiLevelType w:val="hybridMultilevel"/>
    <w:tmpl w:val="90AA73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3B053E"/>
    <w:multiLevelType w:val="multilevel"/>
    <w:tmpl w:val="A2D434E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0E2043D"/>
    <w:multiLevelType w:val="hybridMultilevel"/>
    <w:tmpl w:val="861431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3F7DDC"/>
    <w:multiLevelType w:val="hybridMultilevel"/>
    <w:tmpl w:val="32541866"/>
    <w:lvl w:ilvl="0" w:tplc="8E8644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B69EC"/>
    <w:multiLevelType w:val="multilevel"/>
    <w:tmpl w:val="8164638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CF529D5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12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1F642F"/>
    <w:multiLevelType w:val="hybridMultilevel"/>
    <w:tmpl w:val="6EC2761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5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5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"/>
  </w:num>
  <w:num w:numId="3">
    <w:abstractNumId w:val="12"/>
  </w:num>
  <w:num w:numId="4">
    <w:abstractNumId w:val="4"/>
  </w:num>
  <w:num w:numId="5">
    <w:abstractNumId w:val="10"/>
  </w:num>
  <w:num w:numId="6">
    <w:abstractNumId w:val="14"/>
  </w:num>
  <w:num w:numId="7">
    <w:abstractNumId w:val="2"/>
  </w:num>
  <w:num w:numId="8">
    <w:abstractNumId w:val="9"/>
  </w:num>
  <w:num w:numId="9">
    <w:abstractNumId w:val="13"/>
  </w:num>
  <w:num w:numId="10">
    <w:abstractNumId w:val="8"/>
  </w:num>
  <w:num w:numId="11">
    <w:abstractNumId w:val="3"/>
  </w:num>
  <w:num w:numId="12">
    <w:abstractNumId w:val="11"/>
  </w:num>
  <w:num w:numId="13">
    <w:abstractNumId w:val="7"/>
  </w:num>
  <w:num w:numId="14">
    <w:abstractNumId w:val="5"/>
  </w:num>
  <w:num w:numId="15">
    <w:abstractNumId w:val="15"/>
  </w:num>
  <w:num w:numId="16">
    <w:abstractNumId w:val="1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trackRevisions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9B4"/>
    <w:rsid w:val="000154A8"/>
    <w:rsid w:val="0001641B"/>
    <w:rsid w:val="00017A88"/>
    <w:rsid w:val="000240B7"/>
    <w:rsid w:val="00025C21"/>
    <w:rsid w:val="00037ED3"/>
    <w:rsid w:val="00052EC7"/>
    <w:rsid w:val="00065468"/>
    <w:rsid w:val="000858AF"/>
    <w:rsid w:val="000B6FD3"/>
    <w:rsid w:val="000C001D"/>
    <w:rsid w:val="000C34D8"/>
    <w:rsid w:val="000D558B"/>
    <w:rsid w:val="000E499B"/>
    <w:rsid w:val="000F7B40"/>
    <w:rsid w:val="00117816"/>
    <w:rsid w:val="00131173"/>
    <w:rsid w:val="001456AA"/>
    <w:rsid w:val="00155F54"/>
    <w:rsid w:val="00160D89"/>
    <w:rsid w:val="00170766"/>
    <w:rsid w:val="00173A70"/>
    <w:rsid w:val="00175DB4"/>
    <w:rsid w:val="001D02ED"/>
    <w:rsid w:val="001D59A7"/>
    <w:rsid w:val="001E41EB"/>
    <w:rsid w:val="001F2448"/>
    <w:rsid w:val="00201674"/>
    <w:rsid w:val="0020191F"/>
    <w:rsid w:val="00203418"/>
    <w:rsid w:val="00207A51"/>
    <w:rsid w:val="0022676B"/>
    <w:rsid w:val="00255963"/>
    <w:rsid w:val="00257256"/>
    <w:rsid w:val="00266702"/>
    <w:rsid w:val="00266FB3"/>
    <w:rsid w:val="00275F8F"/>
    <w:rsid w:val="002A793B"/>
    <w:rsid w:val="002B22E8"/>
    <w:rsid w:val="002D4EB8"/>
    <w:rsid w:val="00306D38"/>
    <w:rsid w:val="003168B5"/>
    <w:rsid w:val="003412BC"/>
    <w:rsid w:val="0035331E"/>
    <w:rsid w:val="00371B3D"/>
    <w:rsid w:val="003739C1"/>
    <w:rsid w:val="00391F05"/>
    <w:rsid w:val="003A77D6"/>
    <w:rsid w:val="003C29B4"/>
    <w:rsid w:val="003F006E"/>
    <w:rsid w:val="003F07A8"/>
    <w:rsid w:val="00433325"/>
    <w:rsid w:val="00435C9A"/>
    <w:rsid w:val="00437ECD"/>
    <w:rsid w:val="00471D27"/>
    <w:rsid w:val="00472F2C"/>
    <w:rsid w:val="00473538"/>
    <w:rsid w:val="004943B5"/>
    <w:rsid w:val="004B13F1"/>
    <w:rsid w:val="004D48F8"/>
    <w:rsid w:val="004F0CD4"/>
    <w:rsid w:val="00506822"/>
    <w:rsid w:val="00507911"/>
    <w:rsid w:val="005109C3"/>
    <w:rsid w:val="0053012B"/>
    <w:rsid w:val="0053152A"/>
    <w:rsid w:val="00542207"/>
    <w:rsid w:val="00547661"/>
    <w:rsid w:val="00554409"/>
    <w:rsid w:val="00560AF2"/>
    <w:rsid w:val="00590054"/>
    <w:rsid w:val="005B0517"/>
    <w:rsid w:val="005D0020"/>
    <w:rsid w:val="005E10C3"/>
    <w:rsid w:val="005F4E4C"/>
    <w:rsid w:val="00614818"/>
    <w:rsid w:val="00620563"/>
    <w:rsid w:val="00625941"/>
    <w:rsid w:val="0065469C"/>
    <w:rsid w:val="00655010"/>
    <w:rsid w:val="006942FF"/>
    <w:rsid w:val="00696BCE"/>
    <w:rsid w:val="006D7C9E"/>
    <w:rsid w:val="006F3FA3"/>
    <w:rsid w:val="00733F44"/>
    <w:rsid w:val="00734E26"/>
    <w:rsid w:val="007707EB"/>
    <w:rsid w:val="00782D80"/>
    <w:rsid w:val="007852E5"/>
    <w:rsid w:val="00787240"/>
    <w:rsid w:val="00790CB7"/>
    <w:rsid w:val="007D078B"/>
    <w:rsid w:val="007D4D73"/>
    <w:rsid w:val="007F2441"/>
    <w:rsid w:val="007F32F1"/>
    <w:rsid w:val="00814F76"/>
    <w:rsid w:val="00827F29"/>
    <w:rsid w:val="00844E6C"/>
    <w:rsid w:val="00845809"/>
    <w:rsid w:val="00886F87"/>
    <w:rsid w:val="00887B8D"/>
    <w:rsid w:val="008939CA"/>
    <w:rsid w:val="00895D0F"/>
    <w:rsid w:val="008A3EC7"/>
    <w:rsid w:val="008B5902"/>
    <w:rsid w:val="008C7BB1"/>
    <w:rsid w:val="008D4400"/>
    <w:rsid w:val="008D73C4"/>
    <w:rsid w:val="008F45F4"/>
    <w:rsid w:val="009111CD"/>
    <w:rsid w:val="00916F96"/>
    <w:rsid w:val="00951F69"/>
    <w:rsid w:val="0097402B"/>
    <w:rsid w:val="009C06A4"/>
    <w:rsid w:val="009C43E2"/>
    <w:rsid w:val="009C4471"/>
    <w:rsid w:val="009C6D4C"/>
    <w:rsid w:val="009C7E48"/>
    <w:rsid w:val="009D55C6"/>
    <w:rsid w:val="009D7858"/>
    <w:rsid w:val="009E61C0"/>
    <w:rsid w:val="00A34351"/>
    <w:rsid w:val="00A816C9"/>
    <w:rsid w:val="00AA57BD"/>
    <w:rsid w:val="00AC208A"/>
    <w:rsid w:val="00AC4C56"/>
    <w:rsid w:val="00AE17AF"/>
    <w:rsid w:val="00AF3349"/>
    <w:rsid w:val="00B236D3"/>
    <w:rsid w:val="00B41494"/>
    <w:rsid w:val="00B566BA"/>
    <w:rsid w:val="00BD34B0"/>
    <w:rsid w:val="00BE18E8"/>
    <w:rsid w:val="00BE1CB6"/>
    <w:rsid w:val="00BE646D"/>
    <w:rsid w:val="00C322B6"/>
    <w:rsid w:val="00CB34C6"/>
    <w:rsid w:val="00CB3EA8"/>
    <w:rsid w:val="00D556C2"/>
    <w:rsid w:val="00D83B81"/>
    <w:rsid w:val="00D939CC"/>
    <w:rsid w:val="00DC0A9C"/>
    <w:rsid w:val="00DD5030"/>
    <w:rsid w:val="00DE4A49"/>
    <w:rsid w:val="00DE5235"/>
    <w:rsid w:val="00E13B34"/>
    <w:rsid w:val="00E24FCB"/>
    <w:rsid w:val="00E314A2"/>
    <w:rsid w:val="00E464E2"/>
    <w:rsid w:val="00E533DE"/>
    <w:rsid w:val="00E60064"/>
    <w:rsid w:val="00E65602"/>
    <w:rsid w:val="00E74CDF"/>
    <w:rsid w:val="00E775F3"/>
    <w:rsid w:val="00F0666B"/>
    <w:rsid w:val="00F45E1D"/>
    <w:rsid w:val="00F66F9D"/>
    <w:rsid w:val="00F75FF5"/>
    <w:rsid w:val="00F85036"/>
    <w:rsid w:val="00F97A5D"/>
    <w:rsid w:val="00FB245A"/>
    <w:rsid w:val="00FC7B24"/>
    <w:rsid w:val="00FD4383"/>
    <w:rsid w:val="00FD6E47"/>
    <w:rsid w:val="00FD6E66"/>
    <w:rsid w:val="00FE0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7C0B3D0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B34C6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orfooter2">
    <w:name w:val="Header or footer (2)_"/>
    <w:link w:val="Headerorfooter20"/>
    <w:rsid w:val="003C29B4"/>
    <w:rPr>
      <w:rFonts w:ascii="Times New Roman" w:eastAsia="Times New Roman" w:hAnsi="Times New Roman"/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3C29B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Other">
    <w:name w:val="Other_"/>
    <w:link w:val="Other0"/>
    <w:rsid w:val="009C4471"/>
    <w:rPr>
      <w:rFonts w:ascii="Times New Roman" w:eastAsia="Times New Roman" w:hAnsi="Times New Roman"/>
      <w:shd w:val="clear" w:color="auto" w:fill="FFFFFF"/>
    </w:rPr>
  </w:style>
  <w:style w:type="paragraph" w:customStyle="1" w:styleId="Other0">
    <w:name w:val="Other"/>
    <w:basedOn w:val="Normal"/>
    <w:link w:val="Other"/>
    <w:rsid w:val="009C4471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Tablecaption">
    <w:name w:val="Table caption_"/>
    <w:link w:val="Tablecaption0"/>
    <w:rsid w:val="009C4471"/>
    <w:rPr>
      <w:rFonts w:ascii="Trebuchet MS" w:eastAsia="Trebuchet MS" w:hAnsi="Trebuchet MS" w:cs="Trebuchet MS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9C4471"/>
    <w:pPr>
      <w:widowControl w:val="0"/>
      <w:shd w:val="clear" w:color="auto" w:fill="FFFFFF"/>
      <w:spacing w:after="0" w:line="240" w:lineRule="auto"/>
    </w:pPr>
    <w:rPr>
      <w:rFonts w:ascii="Trebuchet MS" w:eastAsia="Trebuchet MS" w:hAnsi="Trebuchet MS" w:cs="Trebuchet MS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9C447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C4471"/>
    <w:rPr>
      <w:lang w:val="ro-RO"/>
    </w:rPr>
  </w:style>
  <w:style w:type="paragraph" w:styleId="Header">
    <w:name w:val="header"/>
    <w:basedOn w:val="Normal"/>
    <w:link w:val="Head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57BD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57BD"/>
    <w:rPr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0154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54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54A8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54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54A8"/>
    <w:rPr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54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4A8"/>
    <w:rPr>
      <w:rFonts w:ascii="Segoe UI" w:hAnsi="Segoe UI" w:cs="Segoe UI"/>
      <w:sz w:val="18"/>
      <w:szCs w:val="18"/>
      <w:lang w:val="ro-RO"/>
    </w:rPr>
  </w:style>
  <w:style w:type="table" w:customStyle="1" w:styleId="TableGrid13">
    <w:name w:val="Table Grid13"/>
    <w:basedOn w:val="TableNormal"/>
    <w:next w:val="TableGrid"/>
    <w:uiPriority w:val="39"/>
    <w:rsid w:val="00472F2C"/>
    <w:pPr>
      <w:spacing w:after="0" w:line="240" w:lineRule="auto"/>
      <w:jc w:val="both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472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uiPriority w:val="99"/>
    <w:semiHidden/>
    <w:unhideWhenUsed/>
    <w:rsid w:val="00155F5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55F54"/>
    <w:rPr>
      <w:lang w:val="ro-RO"/>
    </w:rPr>
  </w:style>
  <w:style w:type="paragraph" w:styleId="Revision">
    <w:name w:val="Revision"/>
    <w:hidden/>
    <w:uiPriority w:val="99"/>
    <w:semiHidden/>
    <w:rsid w:val="00DE5235"/>
    <w:pPr>
      <w:spacing w:after="0" w:line="240" w:lineRule="auto"/>
    </w:pPr>
    <w:rPr>
      <w:lang w:val="ro-RO"/>
    </w:rPr>
  </w:style>
  <w:style w:type="paragraph" w:styleId="ListParagraph">
    <w:name w:val="List Paragraph"/>
    <w:basedOn w:val="Normal"/>
    <w:uiPriority w:val="34"/>
    <w:qFormat/>
    <w:rsid w:val="000C00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83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612</Words>
  <Characters>3492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2023-04-19T09:28:00Z</dcterms:created>
  <dcterms:modified xsi:type="dcterms:W3CDTF">2023-05-18T13:17:00Z</dcterms:modified>
</cp:coreProperties>
</file>